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28"/>
          <w:szCs w:val="28"/>
        </w:rPr>
      </w:pPr>
    </w:p>
    <w:p>
      <w:pPr>
        <w:jc w:val="center"/>
        <w:rPr>
          <w:rFonts w:hint="default" w:ascii="Times New Roman" w:hAnsi="Times New Roman" w:cs="Times New Roman"/>
          <w:sz w:val="28"/>
          <w:szCs w:val="28"/>
        </w:rPr>
      </w:pPr>
    </w:p>
    <w:p>
      <w:pPr>
        <w:jc w:val="center"/>
        <w:rPr>
          <w:rFonts w:hint="default" w:ascii="Times New Roman" w:hAnsi="Times New Roman" w:cs="Times New Roman"/>
          <w:sz w:val="28"/>
          <w:szCs w:val="28"/>
        </w:rPr>
      </w:pPr>
    </w:p>
    <w:p>
      <w:pPr>
        <w:jc w:val="center"/>
        <w:rPr>
          <w:rFonts w:hint="default" w:ascii="Times New Roman" w:hAnsi="Times New Roman" w:cs="Times New Roman"/>
          <w:sz w:val="28"/>
          <w:szCs w:val="28"/>
        </w:rPr>
      </w:pPr>
    </w:p>
    <w:p>
      <w:pPr>
        <w:jc w:val="center"/>
        <w:rPr>
          <w:rFonts w:hint="default"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ins w:id="0" w:author="欧高清" w:date="2023-04-04T20:36:45Z"/>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关于</w:t>
      </w:r>
      <w:r>
        <w:rPr>
          <w:rFonts w:hint="eastAsia" w:eastAsia="方正小标宋简体" w:cs="Times New Roman"/>
          <w:sz w:val="44"/>
          <w:szCs w:val="44"/>
          <w:highlight w:val="none"/>
          <w:lang w:val="en-US" w:eastAsia="zh-CN"/>
        </w:rPr>
        <w:t>新建广州（新塘）至汕尾铁路建设</w:t>
      </w:r>
      <w:r>
        <w:rPr>
          <w:rFonts w:hint="default" w:ascii="Times New Roman" w:hAnsi="Times New Roman" w:eastAsia="方正小标宋简体" w:cs="Times New Roman"/>
          <w:sz w:val="44"/>
          <w:szCs w:val="44"/>
          <w:highlight w:val="none"/>
        </w:rPr>
        <w:t>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highlight w:val="none"/>
        </w:rPr>
      </w:pPr>
      <w:bookmarkStart w:id="0" w:name="_GoBack"/>
      <w:bookmarkEnd w:id="0"/>
      <w:r>
        <w:rPr>
          <w:rFonts w:hint="eastAsia" w:eastAsia="方正小标宋简体" w:cs="Times New Roman"/>
          <w:sz w:val="44"/>
          <w:szCs w:val="44"/>
          <w:highlight w:val="none"/>
          <w:lang w:eastAsia="zh-CN"/>
        </w:rPr>
        <w:t>（</w:t>
      </w:r>
      <w:r>
        <w:rPr>
          <w:rFonts w:hint="eastAsia" w:eastAsia="方正小标宋简体" w:cs="Times New Roman"/>
          <w:sz w:val="44"/>
          <w:szCs w:val="44"/>
          <w:highlight w:val="none"/>
          <w:lang w:val="en-US" w:eastAsia="zh-CN"/>
        </w:rPr>
        <w:t>白云段</w:t>
      </w:r>
      <w:r>
        <w:rPr>
          <w:rFonts w:hint="eastAsia" w:eastAsia="方正小标宋简体" w:cs="Times New Roman"/>
          <w:sz w:val="44"/>
          <w:szCs w:val="44"/>
          <w:highlight w:val="none"/>
          <w:lang w:eastAsia="zh-CN"/>
        </w:rPr>
        <w:t>）</w:t>
      </w:r>
      <w:r>
        <w:rPr>
          <w:rFonts w:hint="default" w:ascii="Times New Roman" w:hAnsi="Times New Roman" w:eastAsia="方正小标宋简体" w:cs="Times New Roman"/>
          <w:sz w:val="44"/>
          <w:szCs w:val="44"/>
          <w:highlight w:val="none"/>
        </w:rPr>
        <w:t>的征地补偿安置方案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为实施广州市花都区</w:t>
      </w:r>
      <w:r>
        <w:rPr>
          <w:rFonts w:hint="eastAsia" w:eastAsia="仿宋_GB2312" w:cs="Times New Roman"/>
          <w:sz w:val="32"/>
          <w:highlight w:val="none"/>
          <w:lang w:val="en-US" w:eastAsia="zh-CN"/>
        </w:rPr>
        <w:t>新雅街</w:t>
      </w:r>
      <w:r>
        <w:rPr>
          <w:rFonts w:hint="default" w:ascii="Times New Roman" w:hAnsi="Times New Roman" w:eastAsia="仿宋_GB2312" w:cs="Times New Roman"/>
          <w:sz w:val="32"/>
          <w:highlight w:val="none"/>
        </w:rPr>
        <w:t>建设规划，完善城市功能，改善城市环境，促进经济、文化发展。我区拟征收广州市花都区</w:t>
      </w:r>
      <w:r>
        <w:rPr>
          <w:rFonts w:hint="eastAsia" w:eastAsia="仿宋_GB2312" w:cs="Times New Roman"/>
          <w:sz w:val="32"/>
          <w:szCs w:val="32"/>
          <w:highlight w:val="none"/>
          <w:lang w:val="en-US" w:eastAsia="zh-CN"/>
        </w:rPr>
        <w:t>新雅街旧村第三经济合作社</w:t>
      </w:r>
      <w:r>
        <w:rPr>
          <w:rFonts w:hint="default" w:ascii="Times New Roman" w:hAnsi="Times New Roman" w:eastAsia="仿宋_GB2312" w:cs="Times New Roman"/>
          <w:sz w:val="32"/>
          <w:highlight w:val="none"/>
        </w:rPr>
        <w:t>属下的集体土地</w:t>
      </w:r>
      <w:r>
        <w:rPr>
          <w:rFonts w:hint="eastAsia" w:eastAsia="仿宋_GB2312" w:cs="Times New Roman"/>
          <w:sz w:val="32"/>
          <w:szCs w:val="32"/>
          <w:highlight w:val="none"/>
          <w:lang w:val="en-US" w:eastAsia="zh-CN"/>
        </w:rPr>
        <w:t>0.0045</w:t>
      </w:r>
      <w:r>
        <w:rPr>
          <w:rFonts w:hint="default" w:ascii="Times New Roman" w:hAnsi="Times New Roman" w:eastAsia="仿宋_GB2312" w:cs="Times New Roman"/>
          <w:sz w:val="32"/>
          <w:szCs w:val="32"/>
          <w:highlight w:val="none"/>
        </w:rPr>
        <w:t>公顷</w:t>
      </w:r>
      <w:r>
        <w:rPr>
          <w:rFonts w:hint="default" w:ascii="Times New Roman" w:hAnsi="Times New Roman" w:eastAsia="仿宋_GB2312" w:cs="Times New Roman"/>
          <w:sz w:val="32"/>
          <w:highlight w:val="none"/>
        </w:rPr>
        <w:t>。根据《中华人民共和国土地管理法》第二条、第四十五条、第四十七条有关规定精神、</w:t>
      </w:r>
      <w:r>
        <w:rPr>
          <w:rFonts w:hint="eastAsia" w:eastAsia="仿宋_GB2312" w:cs="Times New Roman"/>
          <w:sz w:val="32"/>
          <w:highlight w:val="none"/>
          <w:lang w:val="en-US" w:eastAsia="zh-CN"/>
        </w:rPr>
        <w:t>《广东省土地管理条例》第三十条等规定</w:t>
      </w:r>
      <w:r>
        <w:rPr>
          <w:rFonts w:hint="default" w:ascii="Times New Roman" w:hAnsi="Times New Roman" w:eastAsia="仿宋_GB2312" w:cs="Times New Roman"/>
          <w:sz w:val="32"/>
          <w:highlight w:val="none"/>
        </w:rPr>
        <w:t>，</w:t>
      </w:r>
      <w:r>
        <w:rPr>
          <w:rFonts w:hint="default" w:ascii="Times New Roman" w:hAnsi="Times New Roman" w:eastAsia="仿宋_GB2312" w:cs="Times New Roman"/>
          <w:sz w:val="32"/>
          <w:szCs w:val="32"/>
          <w:highlight w:val="none"/>
        </w:rPr>
        <w:t>结合我区的征收农用地区片综合地价和实际情况，拟定了征地补偿安置方案，具体如下：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rPr>
        <w:t>一、征收集体土地情况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lang w:val="en-US" w:eastAsia="zh-CN"/>
        </w:rPr>
      </w:pPr>
      <w:r>
        <w:rPr>
          <w:rFonts w:hint="default" w:ascii="Times New Roman" w:hAnsi="Times New Roman" w:eastAsia="仿宋_GB2312" w:cs="Times New Roman"/>
          <w:sz w:val="32"/>
          <w:highlight w:val="none"/>
        </w:rPr>
        <w:t>征收</w:t>
      </w:r>
      <w:r>
        <w:rPr>
          <w:rFonts w:hint="eastAsia" w:eastAsia="仿宋_GB2312" w:cs="Times New Roman"/>
          <w:sz w:val="32"/>
          <w:szCs w:val="32"/>
          <w:highlight w:val="none"/>
          <w:lang w:val="en-US" w:eastAsia="zh-CN"/>
        </w:rPr>
        <w:t>新雅街旧村村村</w:t>
      </w:r>
      <w:r>
        <w:rPr>
          <w:rFonts w:hint="default" w:ascii="Times New Roman" w:hAnsi="Times New Roman" w:eastAsia="仿宋_GB2312" w:cs="Times New Roman"/>
          <w:sz w:val="32"/>
          <w:highlight w:val="none"/>
        </w:rPr>
        <w:t>集体土地总面积</w:t>
      </w:r>
      <w:r>
        <w:rPr>
          <w:rFonts w:hint="eastAsia" w:eastAsia="仿宋_GB2312" w:cs="Times New Roman"/>
          <w:sz w:val="32"/>
          <w:szCs w:val="32"/>
          <w:highlight w:val="none"/>
          <w:lang w:val="en-US" w:eastAsia="zh-CN"/>
        </w:rPr>
        <w:t>0.0045</w:t>
      </w:r>
      <w:r>
        <w:rPr>
          <w:rFonts w:hint="default" w:ascii="Times New Roman" w:hAnsi="Times New Roman" w:eastAsia="仿宋_GB2312" w:cs="Times New Roman"/>
          <w:sz w:val="32"/>
        </w:rPr>
        <w:t>公顷，</w:t>
      </w:r>
      <w:r>
        <w:rPr>
          <w:rFonts w:hint="eastAsia" w:eastAsia="仿宋_GB2312" w:cs="Times New Roman"/>
          <w:sz w:val="32"/>
          <w:lang w:eastAsia="zh-CN"/>
        </w:rPr>
        <w:t>其中农用地</w:t>
      </w:r>
      <w:r>
        <w:rPr>
          <w:rFonts w:hint="eastAsia" w:eastAsia="仿宋_GB2312" w:cs="Times New Roman"/>
          <w:sz w:val="32"/>
          <w:lang w:val="en-US" w:eastAsia="zh-CN"/>
        </w:rPr>
        <w:t>0.0045公顷（其他农用地0.0045公顷）。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二、征地补偿标准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rPr>
        <w:t>（一）土地补偿费与安置补助费</w:t>
      </w:r>
    </w:p>
    <w:p>
      <w:pPr>
        <w:rPr>
          <w:rFonts w:hint="default" w:ascii="Times New Roman" w:hAnsi="Times New Roman" w:eastAsia="仿宋_GB2312" w:cs="Times New Roman"/>
          <w:sz w:val="32"/>
        </w:rPr>
      </w:pPr>
      <w:r>
        <w:rPr>
          <w:rFonts w:hint="default" w:ascii="Times New Roman" w:hAnsi="Times New Roman" w:eastAsia="仿宋_GB2312" w:cs="Times New Roman"/>
          <w:sz w:val="32"/>
        </w:rPr>
        <w:br w:type="page"/>
      </w:r>
    </w:p>
    <w:p>
      <w:pPr>
        <w:spacing w:line="620" w:lineRule="exact"/>
        <w:jc w:val="center"/>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土地补偿费与安置补助费一览表（一）</w:t>
      </w:r>
    </w:p>
    <w:p>
      <w:pPr>
        <w:spacing w:line="62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24"/>
        </w:rPr>
        <w:t>（单位：公顷、万元/公顷、万元）</w:t>
      </w:r>
    </w:p>
    <w:tbl>
      <w:tblPr>
        <w:tblStyle w:val="7"/>
        <w:tblW w:w="9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41"/>
        <w:gridCol w:w="1124"/>
        <w:gridCol w:w="992"/>
        <w:gridCol w:w="1163"/>
        <w:gridCol w:w="994"/>
        <w:gridCol w:w="1103"/>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单位</w:t>
            </w:r>
          </w:p>
        </w:tc>
        <w:tc>
          <w:tcPr>
            <w:tcW w:w="1541" w:type="dxa"/>
            <w:vMerge w:val="restart"/>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土地类别</w:t>
            </w:r>
          </w:p>
        </w:tc>
        <w:tc>
          <w:tcPr>
            <w:tcW w:w="1124" w:type="dxa"/>
            <w:vMerge w:val="restart"/>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面积</w:t>
            </w:r>
          </w:p>
        </w:tc>
        <w:tc>
          <w:tcPr>
            <w:tcW w:w="2155" w:type="dxa"/>
            <w:gridSpan w:val="2"/>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土地补偿费</w:t>
            </w:r>
          </w:p>
        </w:tc>
        <w:tc>
          <w:tcPr>
            <w:tcW w:w="2097" w:type="dxa"/>
            <w:gridSpan w:val="2"/>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安置补助费</w:t>
            </w:r>
          </w:p>
        </w:tc>
        <w:tc>
          <w:tcPr>
            <w:tcW w:w="1409" w:type="dxa"/>
            <w:tcBorders>
              <w:bottom w:val="single" w:color="auto" w:sz="4" w:space="0"/>
            </w:tcBorders>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vAlign w:val="center"/>
          </w:tcPr>
          <w:p>
            <w:pPr>
              <w:jc w:val="center"/>
              <w:rPr>
                <w:rFonts w:hint="default" w:ascii="Times New Roman" w:hAnsi="Times New Roman" w:eastAsia="仿宋_GB2312" w:cs="Times New Roman"/>
                <w:b/>
                <w:bCs/>
                <w:sz w:val="24"/>
              </w:rPr>
            </w:pPr>
          </w:p>
        </w:tc>
        <w:tc>
          <w:tcPr>
            <w:tcW w:w="1541" w:type="dxa"/>
            <w:vMerge w:val="continue"/>
            <w:vAlign w:val="center"/>
          </w:tcPr>
          <w:p>
            <w:pPr>
              <w:jc w:val="center"/>
              <w:rPr>
                <w:rFonts w:hint="default" w:ascii="Times New Roman" w:hAnsi="Times New Roman" w:eastAsia="仿宋_GB2312" w:cs="Times New Roman"/>
                <w:b/>
                <w:bCs/>
                <w:sz w:val="24"/>
              </w:rPr>
            </w:pPr>
          </w:p>
        </w:tc>
        <w:tc>
          <w:tcPr>
            <w:tcW w:w="1124" w:type="dxa"/>
            <w:vMerge w:val="continue"/>
            <w:vAlign w:val="center"/>
          </w:tcPr>
          <w:p>
            <w:pPr>
              <w:jc w:val="center"/>
              <w:rPr>
                <w:rFonts w:hint="default" w:ascii="Times New Roman" w:hAnsi="Times New Roman" w:eastAsia="仿宋_GB2312" w:cs="Times New Roman"/>
                <w:b/>
                <w:bCs/>
                <w:sz w:val="24"/>
              </w:rPr>
            </w:pPr>
          </w:p>
        </w:tc>
        <w:tc>
          <w:tcPr>
            <w:tcW w:w="992" w:type="dxa"/>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补偿</w:t>
            </w:r>
          </w:p>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标准</w:t>
            </w:r>
          </w:p>
        </w:tc>
        <w:tc>
          <w:tcPr>
            <w:tcW w:w="1163" w:type="dxa"/>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补偿</w:t>
            </w:r>
          </w:p>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金额</w:t>
            </w:r>
          </w:p>
        </w:tc>
        <w:tc>
          <w:tcPr>
            <w:tcW w:w="994" w:type="dxa"/>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补助</w:t>
            </w:r>
          </w:p>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标准</w:t>
            </w:r>
          </w:p>
        </w:tc>
        <w:tc>
          <w:tcPr>
            <w:tcW w:w="1103" w:type="dxa"/>
            <w:vAlign w:val="center"/>
          </w:tcPr>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补助</w:t>
            </w:r>
          </w:p>
          <w:p>
            <w:pPr>
              <w:jc w:val="center"/>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金额</w:t>
            </w:r>
          </w:p>
        </w:tc>
        <w:tc>
          <w:tcPr>
            <w:tcW w:w="1409" w:type="dxa"/>
            <w:tcBorders>
              <w:tl2br w:val="single" w:color="auto" w:sz="4" w:space="0"/>
              <w:tr2bl w:val="nil"/>
            </w:tcBorders>
            <w:vAlign w:val="center"/>
          </w:tcPr>
          <w:p>
            <w:pPr>
              <w:jc w:val="center"/>
              <w:rPr>
                <w:rFonts w:hint="default" w:ascii="Times New Roman" w:hAnsi="Times New Roman" w:eastAsia="仿宋_GB2312" w:cs="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129" w:type="dxa"/>
            <w:vMerge w:val="restart"/>
            <w:vAlign w:val="center"/>
          </w:tcPr>
          <w:p>
            <w:pPr>
              <w:jc w:val="center"/>
              <w:rPr>
                <w:rFonts w:hint="default" w:ascii="Times New Roman" w:hAnsi="Times New Roman" w:eastAsia="仿宋_GB2312" w:cs="Times New Roman"/>
                <w:sz w:val="24"/>
                <w:lang w:val="en-US" w:eastAsia="zh-CN"/>
              </w:rPr>
            </w:pPr>
            <w:r>
              <w:rPr>
                <w:rFonts w:hint="eastAsia" w:eastAsia="仿宋_GB2312" w:cs="Times New Roman"/>
                <w:sz w:val="24"/>
                <w:lang w:val="en-US" w:eastAsia="zh-CN"/>
              </w:rPr>
              <w:t>广州市花都区新雅街旧村第三经济合作社</w:t>
            </w:r>
          </w:p>
        </w:tc>
        <w:tc>
          <w:tcPr>
            <w:tcW w:w="1541"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其他农用地</w:t>
            </w:r>
          </w:p>
        </w:tc>
        <w:tc>
          <w:tcPr>
            <w:tcW w:w="1124" w:type="dxa"/>
            <w:vAlign w:val="center"/>
          </w:tcPr>
          <w:p>
            <w:pPr>
              <w:jc w:val="center"/>
              <w:rPr>
                <w:rFonts w:hint="default" w:ascii="Times New Roman" w:hAnsi="Times New Roman" w:cs="Times New Roman" w:eastAsiaTheme="minorEastAsia"/>
                <w:szCs w:val="21"/>
                <w:lang w:val="en-US" w:eastAsia="zh-CN"/>
              </w:rPr>
            </w:pPr>
            <w:r>
              <w:rPr>
                <w:rFonts w:hint="eastAsia" w:cs="Times New Roman" w:eastAsiaTheme="minorEastAsia"/>
                <w:szCs w:val="21"/>
                <w:lang w:val="en-US" w:eastAsia="zh-CN"/>
              </w:rPr>
              <w:t>0.0045</w:t>
            </w:r>
          </w:p>
        </w:tc>
        <w:tc>
          <w:tcPr>
            <w:tcW w:w="992" w:type="dxa"/>
            <w:vAlign w:val="center"/>
          </w:tcPr>
          <w:p>
            <w:pPr>
              <w:jc w:val="center"/>
              <w:rPr>
                <w:rFonts w:hint="default" w:ascii="Times New Roman" w:hAnsi="Times New Roman" w:cs="Times New Roman" w:eastAsiaTheme="minorEastAsia"/>
                <w:szCs w:val="21"/>
              </w:rPr>
            </w:pPr>
            <w:r>
              <w:rPr>
                <w:rFonts w:hint="eastAsia" w:cs="Times New Roman" w:eastAsiaTheme="minorEastAsia"/>
                <w:szCs w:val="21"/>
                <w:lang w:val="en-US" w:eastAsia="zh-CN"/>
              </w:rPr>
              <w:t>120</w:t>
            </w:r>
          </w:p>
        </w:tc>
        <w:tc>
          <w:tcPr>
            <w:tcW w:w="1163" w:type="dxa"/>
            <w:vAlign w:val="center"/>
          </w:tcPr>
          <w:p>
            <w:pPr>
              <w:jc w:val="center"/>
              <w:rPr>
                <w:rFonts w:hint="default" w:ascii="Times New Roman" w:hAnsi="Times New Roman" w:cs="Times New Roman" w:eastAsiaTheme="minorEastAsia"/>
                <w:szCs w:val="21"/>
                <w:lang w:val="en-US" w:eastAsia="zh-CN"/>
              </w:rPr>
            </w:pPr>
            <w:r>
              <w:rPr>
                <w:rFonts w:hint="eastAsia" w:cs="Times New Roman" w:eastAsiaTheme="minorEastAsia"/>
                <w:szCs w:val="21"/>
                <w:lang w:val="en-US" w:eastAsia="zh-CN"/>
              </w:rPr>
              <w:t>0.54</w:t>
            </w:r>
          </w:p>
        </w:tc>
        <w:tc>
          <w:tcPr>
            <w:tcW w:w="994" w:type="dxa"/>
            <w:tcBorders>
              <w:bottom w:val="single" w:color="auto" w:sz="4" w:space="0"/>
            </w:tcBorders>
            <w:vAlign w:val="center"/>
          </w:tcPr>
          <w:p>
            <w:pPr>
              <w:jc w:val="center"/>
              <w:rPr>
                <w:rFonts w:hint="default" w:ascii="Times New Roman" w:hAnsi="Times New Roman" w:cs="Times New Roman" w:eastAsiaTheme="minorEastAsia"/>
                <w:szCs w:val="21"/>
              </w:rPr>
            </w:pPr>
            <w:r>
              <w:rPr>
                <w:rFonts w:hint="eastAsia" w:cs="Times New Roman" w:eastAsiaTheme="minorEastAsia"/>
                <w:szCs w:val="21"/>
                <w:lang w:val="en-US" w:eastAsia="zh-CN"/>
              </w:rPr>
              <w:t>120</w:t>
            </w:r>
          </w:p>
        </w:tc>
        <w:tc>
          <w:tcPr>
            <w:tcW w:w="1103" w:type="dxa"/>
            <w:tcBorders>
              <w:bottom w:val="single" w:color="auto" w:sz="4" w:space="0"/>
            </w:tcBorders>
            <w:vAlign w:val="center"/>
          </w:tcPr>
          <w:p>
            <w:pPr>
              <w:jc w:val="center"/>
              <w:rPr>
                <w:rFonts w:hint="default" w:ascii="Times New Roman" w:hAnsi="Times New Roman" w:cs="Times New Roman" w:eastAsiaTheme="minorEastAsia"/>
                <w:szCs w:val="21"/>
                <w:lang w:eastAsia="zh-CN"/>
              </w:rPr>
            </w:pPr>
            <w:r>
              <w:rPr>
                <w:rFonts w:hint="eastAsia" w:cs="Times New Roman" w:eastAsiaTheme="minorEastAsia"/>
                <w:szCs w:val="21"/>
                <w:lang w:val="en-US" w:eastAsia="zh-CN"/>
              </w:rPr>
              <w:t>0.54</w:t>
            </w:r>
          </w:p>
        </w:tc>
        <w:tc>
          <w:tcPr>
            <w:tcW w:w="1409" w:type="dxa"/>
            <w:vAlign w:val="center"/>
          </w:tcPr>
          <w:p>
            <w:pPr>
              <w:jc w:val="center"/>
              <w:rPr>
                <w:rFonts w:hint="default" w:ascii="Times New Roman" w:hAnsi="Times New Roman" w:cs="Times New Roman" w:eastAsiaTheme="minorEastAsia"/>
                <w:szCs w:val="21"/>
                <w:lang w:val="en-US" w:eastAsia="zh-CN"/>
              </w:rPr>
            </w:pPr>
            <w:r>
              <w:rPr>
                <w:rFonts w:hint="eastAsia" w:cs="Times New Roman" w:eastAsiaTheme="minorEastAsia"/>
                <w:szCs w:val="21"/>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29" w:type="dxa"/>
            <w:vMerge w:val="continue"/>
            <w:vAlign w:val="center"/>
          </w:tcPr>
          <w:p>
            <w:pPr>
              <w:jc w:val="center"/>
              <w:rPr>
                <w:rFonts w:hint="default" w:ascii="Times New Roman" w:hAnsi="Times New Roman" w:eastAsia="仿宋_GB2312" w:cs="Times New Roman"/>
                <w:sz w:val="24"/>
              </w:rPr>
            </w:pPr>
          </w:p>
        </w:tc>
        <w:tc>
          <w:tcPr>
            <w:tcW w:w="6917" w:type="dxa"/>
            <w:gridSpan w:val="6"/>
            <w:vAlign w:val="center"/>
          </w:tcPr>
          <w:p>
            <w:pPr>
              <w:jc w:val="center"/>
              <w:rPr>
                <w:rFonts w:hint="default" w:ascii="Times New Roman" w:hAnsi="Times New Roman" w:cs="Times New Roman" w:eastAsiaTheme="minorEastAsia"/>
                <w:szCs w:val="21"/>
              </w:rPr>
            </w:pPr>
            <w:r>
              <w:rPr>
                <w:rFonts w:hint="default" w:ascii="Times New Roman" w:hAnsi="Times New Roman" w:eastAsia="仿宋_GB2312" w:cs="Times New Roman"/>
                <w:sz w:val="24"/>
              </w:rPr>
              <w:t>土地补偿费与安置补助费合计</w:t>
            </w:r>
          </w:p>
        </w:tc>
        <w:tc>
          <w:tcPr>
            <w:tcW w:w="1409" w:type="dxa"/>
            <w:vAlign w:val="center"/>
          </w:tcPr>
          <w:p>
            <w:pPr>
              <w:jc w:val="center"/>
              <w:rPr>
                <w:rFonts w:hint="default" w:ascii="Times New Roman" w:hAnsi="Times New Roman" w:cs="Times New Roman" w:eastAsiaTheme="minorEastAsia"/>
                <w:szCs w:val="21"/>
                <w:lang w:val="en-US" w:eastAsia="zh-CN"/>
              </w:rPr>
            </w:pPr>
            <w:r>
              <w:rPr>
                <w:rFonts w:hint="eastAsia" w:cs="Times New Roman" w:eastAsiaTheme="minorEastAsia"/>
                <w:szCs w:val="21"/>
                <w:lang w:val="en-US" w:eastAsia="zh-CN"/>
              </w:rPr>
              <w:t>1.08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sz w:val="32"/>
          <w:szCs w:val="32"/>
        </w:rPr>
      </w:pPr>
      <w:r>
        <w:rPr>
          <w:rFonts w:hint="default" w:ascii="Times New Roman" w:hAnsi="Times New Roman" w:eastAsia="仿宋_GB2312" w:cs="Times New Roman"/>
          <w:sz w:val="32"/>
          <w:szCs w:val="32"/>
        </w:rPr>
        <w:t>备注：因被征收土地的现状调查数据变化导致补偿金额调整的</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在支付补偿款时重新计算补偿金额并作出差额补足。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（二）青苗补偿费及地上附着物补偿费。征地范围内的青苗补偿费及地上附着物补偿费等其他补偿费用按</w:t>
      </w:r>
      <w:r>
        <w:rPr>
          <w:rFonts w:hint="default" w:ascii="Times New Roman" w:hAnsi="Times New Roman" w:eastAsia="仿宋_GB2312" w:cs="Times New Roman"/>
          <w:color w:val="000000" w:themeColor="text1"/>
          <w:sz w:val="32"/>
          <w:szCs w:val="32"/>
          <w14:textFill>
            <w14:solidFill>
              <w14:schemeClr w14:val="tx1"/>
            </w14:solidFill>
          </w14:textFill>
        </w:rPr>
        <w:t>《广州市花都区人民政府办公室印发花都区征地包干补偿工作方案的通知》</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花府办〔2016〕12号）</w:t>
      </w:r>
      <w:r>
        <w:rPr>
          <w:rFonts w:hint="default" w:ascii="Times New Roman" w:hAnsi="Times New Roman" w:eastAsia="仿宋_GB2312" w:cs="Times New Roman"/>
          <w:sz w:val="32"/>
          <w:szCs w:val="32"/>
        </w:rPr>
        <w:t>等有关规定</w:t>
      </w:r>
      <w:r>
        <w:rPr>
          <w:rFonts w:hint="default" w:ascii="Times New Roman" w:hAnsi="Times New Roman" w:eastAsia="仿宋_GB2312" w:cs="Times New Roman"/>
          <w:sz w:val="32"/>
        </w:rPr>
        <w:t>进行补偿。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三）农业人口安置。本次征收土地所涉及的被安置农业人员由被征地村以货币补偿的形式安置。征地批复后，由被征地农村集体经济组织在征地公告期内到广州市规划和自然资源局花都区分局领取办理安置农业人口征地农转非手续的函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rPr>
      </w:pPr>
      <w:r>
        <w:rPr>
          <w:rFonts w:hint="default" w:ascii="Times New Roman" w:hAnsi="Times New Roman" w:eastAsia="黑体" w:cs="Times New Roman"/>
          <w:sz w:val="32"/>
        </w:rPr>
        <w:t>三、安置措施情况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为妥善安置被征地农民，切实解决被征地农民的生产生活出路。在保证货币安置落实的同时，我区根据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eastAsia="仿宋_GB2312" w:cs="Times New Roman"/>
          <w:color w:val="000000" w:themeColor="text1"/>
          <w:sz w:val="32"/>
          <w:szCs w:val="32"/>
          <w:highlight w:val="none"/>
          <w:lang w:val="en-US" w:eastAsia="zh-CN"/>
          <w14:textFill>
            <w14:solidFill>
              <w14:schemeClr w14:val="tx1"/>
            </w14:solidFill>
          </w14:textFill>
        </w:rPr>
        <w:t>印发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广东省征收农村集体土地留用地管理办法（试行）</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的通知</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》（粤府办〔2009〕41号）</w:t>
      </w:r>
      <w:r>
        <w:rPr>
          <w:rFonts w:hint="eastAsia"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auto"/>
          <w:sz w:val="32"/>
          <w:szCs w:val="32"/>
          <w:highlight w:val="none"/>
          <w:lang w:val="en-US" w:eastAsia="zh-CN"/>
        </w:rPr>
        <w:t>《广东省人民政府办公厅关于加强征收农村集体土地留用地安置管理工作的意见》（粤府办〔2016〕30号）</w:t>
      </w:r>
      <w:r>
        <w:rPr>
          <w:rFonts w:hint="eastAsia" w:eastAsia="仿宋_GB2312" w:cs="Times New Roman"/>
          <w:color w:val="auto"/>
          <w:sz w:val="32"/>
          <w:szCs w:val="32"/>
          <w:highlight w:val="none"/>
          <w:lang w:val="en-US" w:eastAsia="zh-CN"/>
        </w:rPr>
        <w:t>和</w:t>
      </w:r>
      <w:r>
        <w:rPr>
          <w:rFonts w:hint="default" w:ascii="Times New Roman" w:hAnsi="Times New Roman" w:eastAsia="仿宋_GB2312" w:cs="Times New Roman"/>
          <w:color w:val="auto"/>
          <w:sz w:val="32"/>
          <w:szCs w:val="32"/>
          <w:highlight w:val="none"/>
          <w:lang w:val="en-US" w:eastAsia="zh-CN"/>
        </w:rPr>
        <w:t>《广州市人民政府办公厅关于进一步加强征收农村集体土地留用地管理的意见》（穗府办规〔2018〕17号）</w:t>
      </w:r>
      <w:r>
        <w:rPr>
          <w:rFonts w:hint="eastAsia" w:ascii="仿宋_GB2312" w:eastAsia="仿宋_GB2312"/>
          <w:sz w:val="32"/>
          <w:szCs w:val="32"/>
          <w:highlight w:val="none"/>
          <w:lang w:val="en-US" w:eastAsia="zh-CN"/>
        </w:rPr>
        <w:t>的规定</w:t>
      </w:r>
      <w:r>
        <w:rPr>
          <w:rFonts w:hint="default" w:ascii="Times New Roman" w:hAnsi="Times New Roman" w:eastAsia="仿宋_GB2312" w:cs="Times New Roman"/>
          <w:sz w:val="32"/>
        </w:rPr>
        <w:t>，</w:t>
      </w:r>
      <w:r>
        <w:rPr>
          <w:rFonts w:eastAsia="仿宋_GB2312"/>
          <w:sz w:val="32"/>
          <w:szCs w:val="32"/>
        </w:rPr>
        <w:t>留用地按实际征收土地面</w:t>
      </w:r>
      <w:r>
        <w:rPr>
          <w:rFonts w:hint="eastAsia" w:eastAsia="仿宋_GB2312"/>
          <w:sz w:val="32"/>
          <w:szCs w:val="32"/>
        </w:rPr>
        <w:t>积</w:t>
      </w:r>
      <w:r>
        <w:rPr>
          <w:rFonts w:hint="eastAsia" w:eastAsia="仿宋_GB2312"/>
          <w:sz w:val="32"/>
          <w:szCs w:val="32"/>
          <w:lang w:val="en-US" w:eastAsia="zh-CN"/>
        </w:rPr>
        <w:t>0.0045公顷的</w:t>
      </w:r>
      <w:r>
        <w:rPr>
          <w:rFonts w:eastAsia="仿宋_GB2312"/>
          <w:sz w:val="32"/>
          <w:szCs w:val="32"/>
        </w:rPr>
        <w:t>10%计算</w:t>
      </w:r>
      <w:r>
        <w:rPr>
          <w:rFonts w:hint="eastAsia" w:ascii="仿宋_GB2312" w:eastAsia="仿宋_GB2312"/>
          <w:sz w:val="32"/>
          <w:szCs w:val="32"/>
        </w:rPr>
        <w:t>安排给被征地村集体</w:t>
      </w:r>
      <w:r>
        <w:rPr>
          <w:rFonts w:hint="eastAsia" w:ascii="仿宋_GB2312" w:eastAsia="仿宋_GB2312"/>
          <w:sz w:val="32"/>
          <w:szCs w:val="32"/>
          <w:lang w:eastAsia="zh-CN"/>
        </w:rPr>
        <w:t>，面积为</w:t>
      </w:r>
      <w:r>
        <w:rPr>
          <w:rFonts w:hint="default" w:ascii="Times New Roman" w:hAnsi="Times New Roman" w:eastAsia="仿宋_GB2312" w:cs="Times New Roman"/>
          <w:sz w:val="32"/>
          <w:szCs w:val="32"/>
          <w:lang w:val="en-US" w:eastAsia="zh-CN"/>
        </w:rPr>
        <w:t>0.0005</w:t>
      </w:r>
      <w:r>
        <w:rPr>
          <w:rFonts w:hint="eastAsia" w:ascii="仿宋_GB2312" w:eastAsia="仿宋_GB2312"/>
          <w:sz w:val="32"/>
          <w:szCs w:val="32"/>
          <w:lang w:val="en-US" w:eastAsia="zh-CN"/>
        </w:rPr>
        <w:t>公顷</w:t>
      </w:r>
      <w:r>
        <w:rPr>
          <w:rFonts w:hint="default" w:ascii="Times New Roman" w:hAnsi="Times New Roman" w:eastAsia="仿宋_GB2312" w:cs="Times New Roman"/>
          <w:sz w:val="32"/>
          <w:highlight w:val="none"/>
          <w:lang w:val="en-US" w:eastAsia="zh-CN"/>
        </w:rPr>
        <w:t>，</w:t>
      </w:r>
      <w:r>
        <w:rPr>
          <w:rFonts w:hint="eastAsia" w:ascii="仿宋_GB2312" w:eastAsia="仿宋_GB2312"/>
          <w:sz w:val="32"/>
          <w:szCs w:val="32"/>
        </w:rPr>
        <w:t>留用地兑现方式为</w:t>
      </w:r>
      <w:r>
        <w:rPr>
          <w:rFonts w:hint="eastAsia" w:ascii="仿宋_GB2312" w:eastAsia="仿宋_GB2312"/>
          <w:sz w:val="32"/>
          <w:szCs w:val="32"/>
          <w:highlight w:val="none"/>
        </w:rPr>
        <w:t>实</w:t>
      </w:r>
      <w:r>
        <w:rPr>
          <w:rFonts w:hint="eastAsia" w:ascii="仿宋_GB2312" w:eastAsia="仿宋_GB2312"/>
          <w:sz w:val="32"/>
          <w:szCs w:val="32"/>
          <w:highlight w:val="none"/>
          <w:lang w:eastAsia="zh-CN"/>
        </w:rPr>
        <w:t>物</w:t>
      </w:r>
      <w:r>
        <w:rPr>
          <w:rFonts w:hint="eastAsia" w:ascii="仿宋_GB2312" w:eastAsia="仿宋_GB2312"/>
          <w:sz w:val="32"/>
          <w:szCs w:val="32"/>
          <w:highlight w:val="none"/>
        </w:rPr>
        <w:t>留地</w:t>
      </w:r>
      <w:r>
        <w:rPr>
          <w:rFonts w:hint="eastAsia" w:ascii="仿宋_GB2312" w:eastAsia="仿宋_GB2312"/>
          <w:sz w:val="32"/>
          <w:szCs w:val="32"/>
          <w:highlight w:val="none"/>
          <w:lang w:eastAsia="zh-CN"/>
        </w:rPr>
        <w:t>，</w:t>
      </w:r>
      <w:r>
        <w:rPr>
          <w:rFonts w:hint="eastAsia" w:eastAsia="仿宋_GB2312" w:cs="Times New Roman"/>
          <w:color w:val="auto"/>
          <w:sz w:val="32"/>
          <w:szCs w:val="32"/>
          <w:highlight w:val="none"/>
          <w:lang w:val="en-US" w:eastAsia="zh-CN"/>
        </w:rPr>
        <w:t>拟在地块外另行选址安排落实</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rPr>
        <w:t>给上述被征地农民落实基本养老保障和培训就业等社会保障措施，确保被征地农民的原有生活水平不降低，长远生计有保障，具体将按省的征地社会保障实施方案办理。</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广州市规划和自然资源局花都区分局</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日</w:t>
      </w:r>
    </w:p>
    <w:sectPr>
      <w:headerReference r:id="rId3" w:type="default"/>
      <w:pgSz w:w="11906" w:h="16838"/>
      <w:pgMar w:top="1588" w:right="1474" w:bottom="1644" w:left="1418" w:header="851" w:footer="992" w:gutter="0"/>
      <w:cols w:space="72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FE9DED-B456-4946-8C7A-919D54926B1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55139D77-F19E-4A3C-985D-286CAAA9E485}"/>
  </w:font>
  <w:font w:name="仿宋_GB2312">
    <w:panose1 w:val="02010609030101010101"/>
    <w:charset w:val="86"/>
    <w:family w:val="modern"/>
    <w:pitch w:val="default"/>
    <w:sig w:usb0="00000001" w:usb1="080E0000" w:usb2="00000000" w:usb3="00000000" w:csb0="00040000" w:csb1="00000000"/>
    <w:embedRegular r:id="rId3" w:fontKey="{916DCBEB-1DF4-4935-AB62-C59DF0908BC8}"/>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欧高清">
    <w15:presenceInfo w15:providerId="None" w15:userId="欧高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dit="trackedChanges" w:enforcement="1"/>
  <w:defaultTabStop w:val="420"/>
  <w:drawingGridVerticalSpacing w:val="164"/>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3YzJlNGZiNzcxNGMyZThmZGQ4OGM4NmVmNWYzZjMifQ=="/>
    <w:docVar w:name="KSO_WPS_MARK_KEY" w:val="1189624d-1bc4-409f-82ea-bdf7994af293"/>
  </w:docVars>
  <w:rsids>
    <w:rsidRoot w:val="00172A27"/>
    <w:rsid w:val="000158F3"/>
    <w:rsid w:val="000259EC"/>
    <w:rsid w:val="00046479"/>
    <w:rsid w:val="00083A9C"/>
    <w:rsid w:val="00094904"/>
    <w:rsid w:val="000B61A4"/>
    <w:rsid w:val="000C26E7"/>
    <w:rsid w:val="000C7A2F"/>
    <w:rsid w:val="00104D4A"/>
    <w:rsid w:val="00121551"/>
    <w:rsid w:val="00127188"/>
    <w:rsid w:val="0013451A"/>
    <w:rsid w:val="00143A6E"/>
    <w:rsid w:val="0015151A"/>
    <w:rsid w:val="00151ED8"/>
    <w:rsid w:val="00155629"/>
    <w:rsid w:val="00157041"/>
    <w:rsid w:val="00170253"/>
    <w:rsid w:val="00172A27"/>
    <w:rsid w:val="001823A7"/>
    <w:rsid w:val="001A443F"/>
    <w:rsid w:val="001B19A8"/>
    <w:rsid w:val="001D39AE"/>
    <w:rsid w:val="001D74FB"/>
    <w:rsid w:val="001E275D"/>
    <w:rsid w:val="001E6030"/>
    <w:rsid w:val="001F2286"/>
    <w:rsid w:val="0020176A"/>
    <w:rsid w:val="002073CC"/>
    <w:rsid w:val="00213FB1"/>
    <w:rsid w:val="00217E18"/>
    <w:rsid w:val="002274E7"/>
    <w:rsid w:val="00252E5A"/>
    <w:rsid w:val="002B5A34"/>
    <w:rsid w:val="003036B6"/>
    <w:rsid w:val="0032241B"/>
    <w:rsid w:val="00342F85"/>
    <w:rsid w:val="003436C7"/>
    <w:rsid w:val="003746AC"/>
    <w:rsid w:val="0038304F"/>
    <w:rsid w:val="003956C6"/>
    <w:rsid w:val="003D0024"/>
    <w:rsid w:val="003D163F"/>
    <w:rsid w:val="003D281A"/>
    <w:rsid w:val="00411A1B"/>
    <w:rsid w:val="00413DAF"/>
    <w:rsid w:val="0042456A"/>
    <w:rsid w:val="0044713F"/>
    <w:rsid w:val="00451E1D"/>
    <w:rsid w:val="00454AC2"/>
    <w:rsid w:val="004630A4"/>
    <w:rsid w:val="00476A81"/>
    <w:rsid w:val="00483A85"/>
    <w:rsid w:val="0048686E"/>
    <w:rsid w:val="004A0D3F"/>
    <w:rsid w:val="004B6BFF"/>
    <w:rsid w:val="004B6E2C"/>
    <w:rsid w:val="004D09C3"/>
    <w:rsid w:val="004D1919"/>
    <w:rsid w:val="004F100B"/>
    <w:rsid w:val="004F2328"/>
    <w:rsid w:val="005111FD"/>
    <w:rsid w:val="00521569"/>
    <w:rsid w:val="00522EF4"/>
    <w:rsid w:val="005271AE"/>
    <w:rsid w:val="005357A0"/>
    <w:rsid w:val="00544378"/>
    <w:rsid w:val="00545540"/>
    <w:rsid w:val="005743FE"/>
    <w:rsid w:val="005A4E49"/>
    <w:rsid w:val="005B3C61"/>
    <w:rsid w:val="005C19AC"/>
    <w:rsid w:val="005E0A5C"/>
    <w:rsid w:val="005F1581"/>
    <w:rsid w:val="005F1E27"/>
    <w:rsid w:val="005F46A1"/>
    <w:rsid w:val="005F5334"/>
    <w:rsid w:val="006024FC"/>
    <w:rsid w:val="006035D8"/>
    <w:rsid w:val="0060619B"/>
    <w:rsid w:val="00610A4A"/>
    <w:rsid w:val="00615CAA"/>
    <w:rsid w:val="006162A6"/>
    <w:rsid w:val="00637EED"/>
    <w:rsid w:val="006438DE"/>
    <w:rsid w:val="00645839"/>
    <w:rsid w:val="00652B87"/>
    <w:rsid w:val="00654C53"/>
    <w:rsid w:val="00655693"/>
    <w:rsid w:val="00674925"/>
    <w:rsid w:val="00676018"/>
    <w:rsid w:val="00676536"/>
    <w:rsid w:val="0068659F"/>
    <w:rsid w:val="00686873"/>
    <w:rsid w:val="00697B46"/>
    <w:rsid w:val="006A5D68"/>
    <w:rsid w:val="006D27A4"/>
    <w:rsid w:val="006E0E61"/>
    <w:rsid w:val="006F5C51"/>
    <w:rsid w:val="006F6507"/>
    <w:rsid w:val="007029A2"/>
    <w:rsid w:val="00721F51"/>
    <w:rsid w:val="00734336"/>
    <w:rsid w:val="007368D4"/>
    <w:rsid w:val="007717E7"/>
    <w:rsid w:val="00772F21"/>
    <w:rsid w:val="00781008"/>
    <w:rsid w:val="007852FE"/>
    <w:rsid w:val="00793BB2"/>
    <w:rsid w:val="007E14C5"/>
    <w:rsid w:val="007F15EB"/>
    <w:rsid w:val="00833C90"/>
    <w:rsid w:val="00844234"/>
    <w:rsid w:val="0086311C"/>
    <w:rsid w:val="00886363"/>
    <w:rsid w:val="008B134A"/>
    <w:rsid w:val="008C44D6"/>
    <w:rsid w:val="008D2B89"/>
    <w:rsid w:val="008D5037"/>
    <w:rsid w:val="008D6365"/>
    <w:rsid w:val="008E023E"/>
    <w:rsid w:val="008F76F1"/>
    <w:rsid w:val="008F7950"/>
    <w:rsid w:val="00941381"/>
    <w:rsid w:val="009E0C1F"/>
    <w:rsid w:val="00A0133D"/>
    <w:rsid w:val="00A16C08"/>
    <w:rsid w:val="00A2173B"/>
    <w:rsid w:val="00A27BF0"/>
    <w:rsid w:val="00A30967"/>
    <w:rsid w:val="00A3416A"/>
    <w:rsid w:val="00A42845"/>
    <w:rsid w:val="00A50A5B"/>
    <w:rsid w:val="00A61726"/>
    <w:rsid w:val="00A71A09"/>
    <w:rsid w:val="00AA4AB7"/>
    <w:rsid w:val="00AA655F"/>
    <w:rsid w:val="00AB03B9"/>
    <w:rsid w:val="00AD2D84"/>
    <w:rsid w:val="00AE7EB6"/>
    <w:rsid w:val="00B103D3"/>
    <w:rsid w:val="00B136A7"/>
    <w:rsid w:val="00B245BF"/>
    <w:rsid w:val="00B3449F"/>
    <w:rsid w:val="00B475F4"/>
    <w:rsid w:val="00B53A0D"/>
    <w:rsid w:val="00B83780"/>
    <w:rsid w:val="00B84307"/>
    <w:rsid w:val="00B85200"/>
    <w:rsid w:val="00B9060C"/>
    <w:rsid w:val="00B96925"/>
    <w:rsid w:val="00BC56E0"/>
    <w:rsid w:val="00BC7F48"/>
    <w:rsid w:val="00BE7B0D"/>
    <w:rsid w:val="00BF60DE"/>
    <w:rsid w:val="00BF745D"/>
    <w:rsid w:val="00C128B0"/>
    <w:rsid w:val="00C1343F"/>
    <w:rsid w:val="00C34151"/>
    <w:rsid w:val="00C41E25"/>
    <w:rsid w:val="00C43BF5"/>
    <w:rsid w:val="00C52CC9"/>
    <w:rsid w:val="00C921A1"/>
    <w:rsid w:val="00C9338C"/>
    <w:rsid w:val="00CA0267"/>
    <w:rsid w:val="00CB5667"/>
    <w:rsid w:val="00CE3F2C"/>
    <w:rsid w:val="00CE7209"/>
    <w:rsid w:val="00CF5672"/>
    <w:rsid w:val="00CF7256"/>
    <w:rsid w:val="00D05CD6"/>
    <w:rsid w:val="00D17410"/>
    <w:rsid w:val="00D23ED9"/>
    <w:rsid w:val="00D56324"/>
    <w:rsid w:val="00D741E3"/>
    <w:rsid w:val="00D90775"/>
    <w:rsid w:val="00D91536"/>
    <w:rsid w:val="00D918FC"/>
    <w:rsid w:val="00DB78DD"/>
    <w:rsid w:val="00DD03E7"/>
    <w:rsid w:val="00E15F21"/>
    <w:rsid w:val="00E20365"/>
    <w:rsid w:val="00E35022"/>
    <w:rsid w:val="00E37310"/>
    <w:rsid w:val="00E44B2D"/>
    <w:rsid w:val="00E5270A"/>
    <w:rsid w:val="00E72163"/>
    <w:rsid w:val="00E84C41"/>
    <w:rsid w:val="00E95F11"/>
    <w:rsid w:val="00E962C5"/>
    <w:rsid w:val="00EA6195"/>
    <w:rsid w:val="00EC66ED"/>
    <w:rsid w:val="00ED2C7C"/>
    <w:rsid w:val="00ED41DB"/>
    <w:rsid w:val="00EE09F4"/>
    <w:rsid w:val="00EE43A2"/>
    <w:rsid w:val="00EE78EE"/>
    <w:rsid w:val="00F20D0F"/>
    <w:rsid w:val="00F244D5"/>
    <w:rsid w:val="00F35A4F"/>
    <w:rsid w:val="00F35D99"/>
    <w:rsid w:val="00F42F8F"/>
    <w:rsid w:val="00F47CC9"/>
    <w:rsid w:val="00F5072C"/>
    <w:rsid w:val="00F64688"/>
    <w:rsid w:val="00F650FD"/>
    <w:rsid w:val="00F66A72"/>
    <w:rsid w:val="00F76202"/>
    <w:rsid w:val="00F83B81"/>
    <w:rsid w:val="00F8405C"/>
    <w:rsid w:val="00F873F0"/>
    <w:rsid w:val="00FA553B"/>
    <w:rsid w:val="00FB13C2"/>
    <w:rsid w:val="00FB72BB"/>
    <w:rsid w:val="00FC22FF"/>
    <w:rsid w:val="00FC7708"/>
    <w:rsid w:val="00FE6F6C"/>
    <w:rsid w:val="00FE79A2"/>
    <w:rsid w:val="00FF17BE"/>
    <w:rsid w:val="047D565D"/>
    <w:rsid w:val="07F040F5"/>
    <w:rsid w:val="087736E3"/>
    <w:rsid w:val="09373001"/>
    <w:rsid w:val="0C4869FB"/>
    <w:rsid w:val="0D82541B"/>
    <w:rsid w:val="0E8E79F1"/>
    <w:rsid w:val="0EE86C74"/>
    <w:rsid w:val="0F036D42"/>
    <w:rsid w:val="0F7468AC"/>
    <w:rsid w:val="10C95C7C"/>
    <w:rsid w:val="13750189"/>
    <w:rsid w:val="13C83B3D"/>
    <w:rsid w:val="175775B7"/>
    <w:rsid w:val="192C3FD5"/>
    <w:rsid w:val="1AAE50AD"/>
    <w:rsid w:val="1B67425E"/>
    <w:rsid w:val="22BD2A37"/>
    <w:rsid w:val="267D771F"/>
    <w:rsid w:val="289B209A"/>
    <w:rsid w:val="2F1124AC"/>
    <w:rsid w:val="323D0EB1"/>
    <w:rsid w:val="38636263"/>
    <w:rsid w:val="3C38025F"/>
    <w:rsid w:val="3C992538"/>
    <w:rsid w:val="3F3A5E5C"/>
    <w:rsid w:val="3F3B12E2"/>
    <w:rsid w:val="407463E7"/>
    <w:rsid w:val="42B31A3C"/>
    <w:rsid w:val="43232767"/>
    <w:rsid w:val="43850704"/>
    <w:rsid w:val="43BF593B"/>
    <w:rsid w:val="44A71F9C"/>
    <w:rsid w:val="45296E84"/>
    <w:rsid w:val="46212862"/>
    <w:rsid w:val="47206E4F"/>
    <w:rsid w:val="47C40AA6"/>
    <w:rsid w:val="494E5AF8"/>
    <w:rsid w:val="4A5974CA"/>
    <w:rsid w:val="4B3F663F"/>
    <w:rsid w:val="4B442BE5"/>
    <w:rsid w:val="4F022724"/>
    <w:rsid w:val="50082F1B"/>
    <w:rsid w:val="504663B6"/>
    <w:rsid w:val="53CB23A2"/>
    <w:rsid w:val="572C1E49"/>
    <w:rsid w:val="58021AF1"/>
    <w:rsid w:val="5CAD2DBB"/>
    <w:rsid w:val="5CD32862"/>
    <w:rsid w:val="5F19102D"/>
    <w:rsid w:val="5FCE7374"/>
    <w:rsid w:val="622845F4"/>
    <w:rsid w:val="631454A4"/>
    <w:rsid w:val="63A04386"/>
    <w:rsid w:val="68E410D4"/>
    <w:rsid w:val="6A0817FE"/>
    <w:rsid w:val="6A2503CE"/>
    <w:rsid w:val="6B3D53FB"/>
    <w:rsid w:val="6C050FB1"/>
    <w:rsid w:val="6CD75804"/>
    <w:rsid w:val="6D4C5CE1"/>
    <w:rsid w:val="6DC266B7"/>
    <w:rsid w:val="6DC84697"/>
    <w:rsid w:val="72CA3E75"/>
    <w:rsid w:val="72EE757E"/>
    <w:rsid w:val="73462AA4"/>
    <w:rsid w:val="73C32F03"/>
    <w:rsid w:val="76C951AF"/>
    <w:rsid w:val="7F3C7461"/>
    <w:rsid w:val="7FC12C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电脑室</Company>
  <Pages>3</Pages>
  <Words>992</Words>
  <Characters>1070</Characters>
  <Lines>10</Lines>
  <Paragraphs>2</Paragraphs>
  <TotalTime>0</TotalTime>
  <ScaleCrop>false</ScaleCrop>
  <LinksUpToDate>false</LinksUpToDate>
  <CharactersWithSpaces>1108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2021-03-19T07:20:00Z</dcterms:created>
  <dc:creator>郭海滨</dc:creator>
  <cp:lastModifiedBy>欧高清</cp:lastModifiedBy>
  <cp:lastPrinted>2022-10-27T08:25:00Z</cp:lastPrinted>
  <dcterms:modified xsi:type="dcterms:W3CDTF">2023-04-04T12:36:54Z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3413FFE70A3340E7BC2275ED6AECDB1F</vt:lpwstr>
  </property>
</Properties>
</file>